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55C421" w14:textId="77777777" w:rsidR="005B7787" w:rsidRPr="0084712F" w:rsidRDefault="005B7787" w:rsidP="005B7787">
      <w:pPr>
        <w:pStyle w:val="Heading2"/>
        <w:numPr>
          <w:ilvl w:val="0"/>
          <w:numId w:val="0"/>
        </w:numPr>
      </w:pPr>
      <w:bookmarkStart w:id="0" w:name="_Ref32778420"/>
      <w:bookmarkStart w:id="1" w:name="_Toc104380963"/>
      <w:r w:rsidRPr="0084712F">
        <w:t>Annex 4. List of identified subcontractors</w:t>
      </w:r>
      <w:bookmarkEnd w:id="0"/>
      <w:r w:rsidRPr="0084712F">
        <w:t xml:space="preserve"> and proportion of subcontracting</w:t>
      </w:r>
      <w:bookmarkEnd w:id="1"/>
    </w:p>
    <w:tbl>
      <w:tblPr>
        <w:tblStyle w:val="LightList-Accent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6"/>
        <w:gridCol w:w="3867"/>
        <w:gridCol w:w="2347"/>
      </w:tblGrid>
      <w:tr w:rsidR="005B7787" w:rsidRPr="0084712F" w14:paraId="11F778B1" w14:textId="77777777" w:rsidTr="006542B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vAlign w:val="center"/>
          </w:tcPr>
          <w:p w14:paraId="54521302" w14:textId="77777777" w:rsidR="005B7787" w:rsidRPr="0084712F" w:rsidRDefault="005B7787" w:rsidP="006542B1">
            <w:pPr>
              <w:pStyle w:val="Text2"/>
              <w:ind w:left="0"/>
              <w:jc w:val="center"/>
            </w:pPr>
            <w:r w:rsidRPr="0084712F">
              <w:t>Identification details</w:t>
            </w:r>
          </w:p>
        </w:tc>
        <w:tc>
          <w:tcPr>
            <w:tcW w:w="3998" w:type="dxa"/>
            <w:vAlign w:val="center"/>
          </w:tcPr>
          <w:p w14:paraId="6BB018A7" w14:textId="77777777" w:rsidR="005B7787" w:rsidRPr="0084712F" w:rsidRDefault="005B7787" w:rsidP="006542B1">
            <w:pPr>
              <w:pStyle w:val="Text2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4712F">
              <w:t>Roles/</w:t>
            </w:r>
            <w:proofErr w:type="gramStart"/>
            <w:r w:rsidRPr="0084712F">
              <w:t>tasks  during</w:t>
            </w:r>
            <w:proofErr w:type="gramEnd"/>
            <w:r w:rsidRPr="0084712F">
              <w:t xml:space="preserve"> contract execution</w:t>
            </w:r>
          </w:p>
        </w:tc>
        <w:tc>
          <w:tcPr>
            <w:tcW w:w="2382" w:type="dxa"/>
            <w:vAlign w:val="center"/>
          </w:tcPr>
          <w:p w14:paraId="5DAEB235" w14:textId="77777777" w:rsidR="005B7787" w:rsidRPr="0084712F" w:rsidRDefault="005B7787" w:rsidP="006542B1">
            <w:pPr>
              <w:pStyle w:val="Text2"/>
              <w:ind w:left="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84712F">
              <w:t>Proportion of subcontracting (% of contract volume)</w:t>
            </w:r>
          </w:p>
        </w:tc>
      </w:tr>
      <w:tr w:rsidR="005B7787" w:rsidRPr="0084712F" w14:paraId="089FF102" w14:textId="77777777" w:rsidTr="006542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</w:tcPr>
          <w:p w14:paraId="5DDDE52E" w14:textId="77777777" w:rsidR="005B7787" w:rsidRPr="0084712F" w:rsidRDefault="005B7787" w:rsidP="006542B1">
            <w:pPr>
              <w:pStyle w:val="Text2"/>
              <w:ind w:left="0"/>
              <w:jc w:val="left"/>
              <w:rPr>
                <w:b w:val="0"/>
              </w:rPr>
            </w:pPr>
            <w:r w:rsidRPr="0084712F">
              <w:rPr>
                <w:rFonts w:eastAsiaTheme="minorHAnsi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t>[Full official name of the identified subcontractor,</w:t>
            </w:r>
            <w:r w:rsidRPr="0084712F">
              <w:rPr>
                <w:rFonts w:eastAsiaTheme="minorHAnsi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registered address,</w:t>
            </w:r>
            <w:r w:rsidRPr="0084712F">
              <w:rPr>
                <w:rFonts w:eastAsiaTheme="minorHAnsi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statutory registration number,</w:t>
            </w:r>
            <w:r w:rsidRPr="0084712F">
              <w:rPr>
                <w:rFonts w:eastAsiaTheme="minorHAnsi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VAT registration number]</w:t>
            </w:r>
          </w:p>
        </w:tc>
        <w:tc>
          <w:tcPr>
            <w:tcW w:w="3998" w:type="dxa"/>
          </w:tcPr>
          <w:p w14:paraId="24AE0F79" w14:textId="77777777" w:rsidR="005B7787" w:rsidRPr="0084712F" w:rsidRDefault="005B7787" w:rsidP="006542B1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82" w:type="dxa"/>
          </w:tcPr>
          <w:p w14:paraId="44944ECD" w14:textId="77777777" w:rsidR="005B7787" w:rsidRPr="0084712F" w:rsidRDefault="005B7787" w:rsidP="006542B1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B7787" w:rsidRPr="0084712F" w14:paraId="343D9EAF" w14:textId="77777777" w:rsidTr="006542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</w:tcPr>
          <w:p w14:paraId="7AED87BB" w14:textId="77777777" w:rsidR="005B7787" w:rsidRPr="0084712F" w:rsidRDefault="005B7787" w:rsidP="006542B1">
            <w:pPr>
              <w:pStyle w:val="Text2"/>
              <w:ind w:left="0"/>
              <w:jc w:val="left"/>
              <w:rPr>
                <w:rFonts w:eastAsiaTheme="minorHAnsi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84712F">
              <w:rPr>
                <w:rFonts w:eastAsiaTheme="minorHAnsi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t>[Full official name of the identified subcontractor,</w:t>
            </w:r>
            <w:r w:rsidRPr="0084712F">
              <w:rPr>
                <w:rFonts w:eastAsiaTheme="minorHAnsi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registered address,</w:t>
            </w:r>
            <w:r w:rsidRPr="0084712F">
              <w:rPr>
                <w:rFonts w:eastAsiaTheme="minorHAnsi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statutory registration number,</w:t>
            </w:r>
            <w:r w:rsidRPr="0084712F">
              <w:rPr>
                <w:rFonts w:eastAsiaTheme="minorHAnsi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br/>
              <w:t>VAT registration number]</w:t>
            </w:r>
          </w:p>
        </w:tc>
        <w:tc>
          <w:tcPr>
            <w:tcW w:w="3998" w:type="dxa"/>
          </w:tcPr>
          <w:p w14:paraId="057CFF02" w14:textId="77777777" w:rsidR="005B7787" w:rsidRPr="0084712F" w:rsidRDefault="005B7787" w:rsidP="006542B1">
            <w:pPr>
              <w:pStyle w:val="Text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82" w:type="dxa"/>
          </w:tcPr>
          <w:p w14:paraId="274F9CC3" w14:textId="77777777" w:rsidR="005B7787" w:rsidRPr="0084712F" w:rsidRDefault="005B7787" w:rsidP="006542B1">
            <w:pPr>
              <w:pStyle w:val="Text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B7787" w:rsidRPr="0084712F" w14:paraId="0CEDC232" w14:textId="77777777" w:rsidTr="006542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</w:tcPr>
          <w:p w14:paraId="3AFD821B" w14:textId="77777777" w:rsidR="005B7787" w:rsidRPr="0084712F" w:rsidRDefault="005B7787" w:rsidP="006542B1">
            <w:pPr>
              <w:pStyle w:val="Text2"/>
              <w:ind w:left="0"/>
              <w:rPr>
                <w:rFonts w:eastAsiaTheme="minorHAnsi"/>
                <w:b w:val="0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84712F">
              <w:rPr>
                <w:rFonts w:eastAsiaTheme="minorHAnsi"/>
                <w:b w:val="0"/>
                <w:i/>
                <w:iCs/>
                <w:color w:val="000000"/>
                <w:sz w:val="22"/>
                <w:szCs w:val="22"/>
                <w:lang w:eastAsia="en-US"/>
              </w:rPr>
              <w:t>[REPEAT AS MANY TIMES AS THE NUMBER OF IDENTIFIED SUBCONTRACTORS]</w:t>
            </w:r>
          </w:p>
        </w:tc>
        <w:tc>
          <w:tcPr>
            <w:tcW w:w="3998" w:type="dxa"/>
          </w:tcPr>
          <w:p w14:paraId="2A751A2E" w14:textId="77777777" w:rsidR="005B7787" w:rsidRPr="0084712F" w:rsidRDefault="005B7787" w:rsidP="006542B1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382" w:type="dxa"/>
          </w:tcPr>
          <w:p w14:paraId="697A1E6A" w14:textId="77777777" w:rsidR="005B7787" w:rsidRPr="0084712F" w:rsidRDefault="005B7787" w:rsidP="006542B1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5B7787" w:rsidRPr="0084712F" w14:paraId="1B4D342F" w14:textId="77777777" w:rsidTr="006542B1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</w:tcPr>
          <w:p w14:paraId="183FAB0B" w14:textId="77777777" w:rsidR="005B7787" w:rsidRPr="0084712F" w:rsidRDefault="005B7787" w:rsidP="006542B1">
            <w:pPr>
              <w:pStyle w:val="Text2"/>
              <w:ind w:left="0"/>
              <w:rPr>
                <w:rFonts w:eastAsiaTheme="minorHAnsi"/>
                <w:b w:val="0"/>
                <w:i/>
                <w:iCs/>
                <w:color w:val="000000"/>
                <w:sz w:val="22"/>
                <w:szCs w:val="22"/>
                <w:lang w:eastAsia="en-US"/>
              </w:rPr>
            </w:pPr>
            <w:r w:rsidRPr="0084712F">
              <w:rPr>
                <w:rFonts w:eastAsiaTheme="minorEastAsia"/>
                <w:color w:val="000000"/>
                <w:sz w:val="22"/>
                <w:szCs w:val="22"/>
                <w:lang w:eastAsia="en-US"/>
              </w:rPr>
              <w:t>Other subcontractors that do not need to be identified under Section 2.4.2</w:t>
            </w:r>
            <w:r w:rsidRPr="0084712F">
              <w:rPr>
                <w:rStyle w:val="FootnoteReference"/>
                <w:rFonts w:eastAsiaTheme="minorEastAsia"/>
                <w:color w:val="000000"/>
                <w:sz w:val="22"/>
                <w:szCs w:val="22"/>
                <w:lang w:eastAsia="en-US"/>
              </w:rPr>
              <w:footnoteReference w:id="1"/>
            </w:r>
          </w:p>
        </w:tc>
        <w:tc>
          <w:tcPr>
            <w:tcW w:w="3998" w:type="dxa"/>
          </w:tcPr>
          <w:p w14:paraId="5D918548" w14:textId="77777777" w:rsidR="005B7787" w:rsidRPr="0084712F" w:rsidRDefault="005B7787" w:rsidP="006542B1">
            <w:pPr>
              <w:pStyle w:val="Text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2382" w:type="dxa"/>
          </w:tcPr>
          <w:p w14:paraId="32B31584" w14:textId="77777777" w:rsidR="005B7787" w:rsidRPr="0084712F" w:rsidRDefault="005B7787" w:rsidP="006542B1">
            <w:pPr>
              <w:pStyle w:val="Text2"/>
              <w:ind w:left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5B7787" w:rsidRPr="0084712F" w14:paraId="3AA93637" w14:textId="77777777" w:rsidTr="006542B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90" w:type="dxa"/>
            <w:tcBorders>
              <w:left w:val="nil"/>
              <w:bottom w:val="nil"/>
            </w:tcBorders>
          </w:tcPr>
          <w:p w14:paraId="7BD7B0A2" w14:textId="77777777" w:rsidR="005B7787" w:rsidRPr="0084712F" w:rsidRDefault="005B7787" w:rsidP="006542B1">
            <w:pPr>
              <w:pStyle w:val="Text2"/>
              <w:ind w:left="0"/>
              <w:rPr>
                <w:rFonts w:eastAsia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998" w:type="dxa"/>
          </w:tcPr>
          <w:p w14:paraId="1CA03495" w14:textId="77777777" w:rsidR="005B7787" w:rsidRPr="0084712F" w:rsidRDefault="005B7787" w:rsidP="006542B1">
            <w:pPr>
              <w:pStyle w:val="Text2"/>
              <w:ind w:left="0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4712F">
              <w:rPr>
                <w:rFonts w:eastAsiaTheme="minorHAnsi"/>
                <w:b/>
                <w:bCs/>
                <w:color w:val="000000"/>
                <w:sz w:val="22"/>
                <w:szCs w:val="22"/>
                <w:lang w:eastAsia="en-US"/>
              </w:rPr>
              <w:t>TOTAL % of subcontracting</w:t>
            </w:r>
          </w:p>
        </w:tc>
        <w:tc>
          <w:tcPr>
            <w:tcW w:w="2382" w:type="dxa"/>
            <w:shd w:val="clear" w:color="auto" w:fill="D9D9D9" w:themeFill="background1" w:themeFillShade="D9"/>
          </w:tcPr>
          <w:p w14:paraId="490E0A2D" w14:textId="77777777" w:rsidR="005B7787" w:rsidRPr="0084712F" w:rsidRDefault="005B7787" w:rsidP="006542B1">
            <w:pPr>
              <w:pStyle w:val="Text2"/>
              <w:ind w:left="0"/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84712F">
              <w:rPr>
                <w:rFonts w:eastAsiaTheme="minorHAnsi"/>
                <w:color w:val="000000"/>
                <w:sz w:val="22"/>
                <w:szCs w:val="22"/>
                <w:lang w:eastAsia="en-US"/>
              </w:rPr>
              <w:t>0,00%</w:t>
            </w:r>
          </w:p>
        </w:tc>
      </w:tr>
    </w:tbl>
    <w:p w14:paraId="0891BBF8" w14:textId="77777777" w:rsidR="005B7787" w:rsidRPr="0084712F" w:rsidRDefault="005B7787" w:rsidP="005B7787">
      <w:pPr>
        <w:pStyle w:val="Text2"/>
      </w:pPr>
    </w:p>
    <w:p w14:paraId="59E4C05B" w14:textId="77777777" w:rsidR="005B7787" w:rsidRPr="0084712F" w:rsidRDefault="005B7787" w:rsidP="005B7787">
      <w:pPr>
        <w:pStyle w:val="Text2"/>
      </w:pPr>
    </w:p>
    <w:p w14:paraId="37B443CB" w14:textId="77777777" w:rsidR="005B7787" w:rsidRPr="0084712F" w:rsidRDefault="005B7787" w:rsidP="005B7787">
      <w:pPr>
        <w:spacing w:before="0" w:beforeAutospacing="0" w:after="0" w:afterAutospacing="0"/>
        <w:jc w:val="left"/>
        <w:rPr>
          <w:rFonts w:eastAsiaTheme="minorHAnsi"/>
          <w:sz w:val="22"/>
          <w:szCs w:val="22"/>
          <w:lang w:eastAsia="en-US"/>
        </w:rPr>
      </w:pPr>
    </w:p>
    <w:p w14:paraId="42F75CEB" w14:textId="77777777" w:rsidR="007A63E8" w:rsidRDefault="007A63E8"/>
    <w:sectPr w:rsidR="007A63E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852CE8" w14:textId="77777777" w:rsidR="005B7787" w:rsidRDefault="005B7787" w:rsidP="005B7787">
      <w:pPr>
        <w:spacing w:before="0" w:after="0"/>
      </w:pPr>
      <w:r>
        <w:separator/>
      </w:r>
    </w:p>
  </w:endnote>
  <w:endnote w:type="continuationSeparator" w:id="0">
    <w:p w14:paraId="53E09F8D" w14:textId="77777777" w:rsidR="005B7787" w:rsidRDefault="005B7787" w:rsidP="005B7787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 New Roman Bold"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30E7F9" w14:textId="77777777" w:rsidR="005B7787" w:rsidRDefault="005B7787" w:rsidP="005B7787">
      <w:pPr>
        <w:spacing w:before="0" w:after="0"/>
      </w:pPr>
      <w:r>
        <w:separator/>
      </w:r>
    </w:p>
  </w:footnote>
  <w:footnote w:type="continuationSeparator" w:id="0">
    <w:p w14:paraId="4FE54F4D" w14:textId="77777777" w:rsidR="005B7787" w:rsidRDefault="005B7787" w:rsidP="005B7787">
      <w:pPr>
        <w:spacing w:before="0" w:after="0"/>
      </w:pPr>
      <w:r>
        <w:continuationSeparator/>
      </w:r>
    </w:p>
  </w:footnote>
  <w:footnote w:id="1">
    <w:p w14:paraId="19998955" w14:textId="77777777" w:rsidR="005B7787" w:rsidRPr="002451BC" w:rsidRDefault="005B7787" w:rsidP="005B7787">
      <w:pPr>
        <w:pStyle w:val="FootnoteText"/>
        <w:spacing w:before="0" w:beforeAutospacing="0" w:after="0" w:afterAutospacing="0"/>
        <w:ind w:left="0" w:firstLine="0"/>
        <w:rPr>
          <w:lang w:val="en-IE"/>
        </w:rPr>
      </w:pPr>
      <w:r>
        <w:rPr>
          <w:rStyle w:val="FootnoteReference"/>
        </w:rPr>
        <w:footnoteRef/>
      </w:r>
      <w:r>
        <w:t xml:space="preserve"> </w:t>
      </w:r>
      <w:r>
        <w:rPr>
          <w:lang w:val="en-IE"/>
        </w:rPr>
        <w:t>For this category of subcontractors, please provide in a general manner their intended roles/tasks during contract execution, as well as the aggregated % of contract volume for all non-identified subcontractors.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7C2971"/>
    <w:multiLevelType w:val="multilevel"/>
    <w:tmpl w:val="A9B282A8"/>
    <w:lvl w:ilvl="0">
      <w:start w:val="1"/>
      <w:numFmt w:val="decimal"/>
      <w:pStyle w:val="Heading1"/>
      <w:lvlText w:val="%1."/>
      <w:lvlJc w:val="left"/>
      <w:pPr>
        <w:ind w:left="360" w:hanging="360"/>
      </w:pPr>
    </w:lvl>
    <w:lvl w:ilvl="1">
      <w:start w:val="1"/>
      <w:numFmt w:val="decimal"/>
      <w:pStyle w:val="Heading2"/>
      <w:suff w:val="space"/>
      <w:lvlText w:val="%1.%2."/>
      <w:lvlJc w:val="left"/>
      <w:pPr>
        <w:ind w:left="1282" w:hanging="432"/>
      </w:pPr>
    </w:lvl>
    <w:lvl w:ilvl="2">
      <w:start w:val="1"/>
      <w:numFmt w:val="decimal"/>
      <w:pStyle w:val="Heading3"/>
      <w:suff w:val="space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787"/>
    <w:rsid w:val="00315C03"/>
    <w:rsid w:val="005B2C37"/>
    <w:rsid w:val="005B7787"/>
    <w:rsid w:val="007A63E8"/>
    <w:rsid w:val="00B97E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E1218C"/>
  <w15:chartTrackingRefBased/>
  <w15:docId w15:val="{1683C946-969D-4CC9-8BBF-DED7740A5F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5B778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paragraph" w:styleId="Heading1">
    <w:name w:val="heading 1"/>
    <w:basedOn w:val="Normal"/>
    <w:next w:val="Normal"/>
    <w:link w:val="Heading1Char"/>
    <w:qFormat/>
    <w:rsid w:val="005B7787"/>
    <w:pPr>
      <w:keepNext/>
      <w:numPr>
        <w:numId w:val="1"/>
      </w:numPr>
      <w:spacing w:before="240" w:beforeAutospacing="0" w:after="240" w:afterAutospacing="0"/>
      <w:outlineLvl w:val="0"/>
    </w:pPr>
    <w:rPr>
      <w:b/>
      <w:smallCaps/>
      <w:sz w:val="28"/>
      <w:szCs w:val="28"/>
    </w:rPr>
  </w:style>
  <w:style w:type="paragraph" w:styleId="Heading2">
    <w:name w:val="heading 2"/>
    <w:basedOn w:val="Normal"/>
    <w:next w:val="Text2"/>
    <w:link w:val="Heading2Char"/>
    <w:qFormat/>
    <w:rsid w:val="005B7787"/>
    <w:pPr>
      <w:keepNext/>
      <w:numPr>
        <w:ilvl w:val="1"/>
        <w:numId w:val="1"/>
      </w:numPr>
      <w:spacing w:before="360" w:beforeAutospacing="0"/>
      <w:ind w:left="1152"/>
      <w:outlineLvl w:val="1"/>
    </w:pPr>
    <w:rPr>
      <w:b/>
    </w:rPr>
  </w:style>
  <w:style w:type="paragraph" w:styleId="Heading3">
    <w:name w:val="heading 3"/>
    <w:basedOn w:val="Normal"/>
    <w:next w:val="Normal"/>
    <w:link w:val="Heading3Char"/>
    <w:autoRedefine/>
    <w:qFormat/>
    <w:rsid w:val="005B7787"/>
    <w:pPr>
      <w:keepNext/>
      <w:numPr>
        <w:ilvl w:val="2"/>
        <w:numId w:val="1"/>
      </w:numPr>
      <w:ind w:left="709" w:firstLine="0"/>
      <w:outlineLvl w:val="2"/>
    </w:pPr>
    <w:rPr>
      <w:rFonts w:ascii="Times New Roman Bold" w:hAnsi="Times New Roman Bold"/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5B7787"/>
    <w:rPr>
      <w:rFonts w:ascii="Times New Roman" w:eastAsia="Times New Roman" w:hAnsi="Times New Roman" w:cs="Times New Roman"/>
      <w:b/>
      <w:smallCaps/>
      <w:sz w:val="28"/>
      <w:szCs w:val="28"/>
      <w:lang w:val="en-GB" w:eastAsia="en-GB"/>
    </w:rPr>
  </w:style>
  <w:style w:type="character" w:customStyle="1" w:styleId="Heading2Char">
    <w:name w:val="Heading 2 Char"/>
    <w:basedOn w:val="DefaultParagraphFont"/>
    <w:link w:val="Heading2"/>
    <w:rsid w:val="005B7787"/>
    <w:rPr>
      <w:rFonts w:ascii="Times New Roman" w:eastAsia="Times New Roman" w:hAnsi="Times New Roman" w:cs="Times New Roman"/>
      <w:b/>
      <w:sz w:val="24"/>
      <w:szCs w:val="24"/>
      <w:lang w:val="en-GB" w:eastAsia="en-GB"/>
    </w:rPr>
  </w:style>
  <w:style w:type="character" w:customStyle="1" w:styleId="Heading3Char">
    <w:name w:val="Heading 3 Char"/>
    <w:basedOn w:val="DefaultParagraphFont"/>
    <w:link w:val="Heading3"/>
    <w:rsid w:val="005B7787"/>
    <w:rPr>
      <w:rFonts w:ascii="Times New Roman Bold" w:eastAsia="Times New Roman" w:hAnsi="Times New Roman Bold" w:cs="Times New Roman"/>
      <w:b/>
      <w:sz w:val="24"/>
      <w:szCs w:val="24"/>
      <w:lang w:val="en-GB" w:eastAsia="en-GB"/>
    </w:rPr>
  </w:style>
  <w:style w:type="paragraph" w:customStyle="1" w:styleId="Text2">
    <w:name w:val="Text 2"/>
    <w:basedOn w:val="Normal"/>
    <w:link w:val="Text2Char1"/>
    <w:qFormat/>
    <w:rsid w:val="005B7787"/>
    <w:pPr>
      <w:tabs>
        <w:tab w:val="left" w:pos="2160"/>
      </w:tabs>
      <w:ind w:left="1077"/>
    </w:pPr>
  </w:style>
  <w:style w:type="paragraph" w:styleId="FootnoteText">
    <w:name w:val="footnote text"/>
    <w:aliases w:val="Schriftart: 9 pt,Schriftart: 10 pt,Schriftart: 8 pt,WB-Fußnotentext,FoodNote,ft,Footnote Text Char Char,Footnote Text Char1 Char Char,Footnote Text Char Char Char Char,fn,f,Voetnoottekst Char,Footnote Text Char1 Cha"/>
    <w:basedOn w:val="Normal"/>
    <w:link w:val="FootnoteTextChar"/>
    <w:uiPriority w:val="99"/>
    <w:qFormat/>
    <w:rsid w:val="005B7787"/>
    <w:pPr>
      <w:ind w:left="357" w:hanging="357"/>
    </w:pPr>
    <w:rPr>
      <w:sz w:val="20"/>
    </w:rPr>
  </w:style>
  <w:style w:type="character" w:customStyle="1" w:styleId="FootnoteTextChar">
    <w:name w:val="Footnote Text Char"/>
    <w:aliases w:val="Schriftart: 9 pt Char,Schriftart: 10 pt Char,Schriftart: 8 pt Char,WB-Fußnotentext Char,FoodNote Char,ft Char,Footnote Text Char Char Char,Footnote Text Char1 Char Char Char,Footnote Text Char Char Char Char Char,fn Char,f Char"/>
    <w:basedOn w:val="DefaultParagraphFont"/>
    <w:link w:val="FootnoteText"/>
    <w:uiPriority w:val="99"/>
    <w:rsid w:val="005B7787"/>
    <w:rPr>
      <w:rFonts w:ascii="Times New Roman" w:eastAsia="Times New Roman" w:hAnsi="Times New Roman" w:cs="Times New Roman"/>
      <w:sz w:val="20"/>
      <w:szCs w:val="24"/>
      <w:lang w:val="en-GB" w:eastAsia="en-GB"/>
    </w:rPr>
  </w:style>
  <w:style w:type="character" w:customStyle="1" w:styleId="Text2Char1">
    <w:name w:val="Text 2 Char1"/>
    <w:link w:val="Text2"/>
    <w:rsid w:val="005B7787"/>
    <w:rPr>
      <w:rFonts w:ascii="Times New Roman" w:eastAsia="Times New Roman" w:hAnsi="Times New Roman" w:cs="Times New Roman"/>
      <w:sz w:val="24"/>
      <w:szCs w:val="24"/>
      <w:lang w:val="en-GB" w:eastAsia="en-GB"/>
    </w:rPr>
  </w:style>
  <w:style w:type="character" w:styleId="FootnoteReference">
    <w:name w:val="footnote reference"/>
    <w:aliases w:val="Footnote symbol,Footnote,Voetnootverwijzing,Footnote number,fr,o,Footnotemark,FR,Footnotemark1,Footnotemark2,FR1,Footnotemark3,FR2,Footnotemark4,FR3,Footnotemark5,FR4,Footnotemark6,Footnotemark7,Footnotemark8,FR5,Footnotemark11,F,SUPE"/>
    <w:link w:val="CharCharChar"/>
    <w:uiPriority w:val="99"/>
    <w:qFormat/>
    <w:rsid w:val="005B7787"/>
    <w:rPr>
      <w:vertAlign w:val="superscript"/>
    </w:rPr>
  </w:style>
  <w:style w:type="table" w:styleId="LightList-Accent1">
    <w:name w:val="Light List Accent 1"/>
    <w:basedOn w:val="TableNormal"/>
    <w:uiPriority w:val="61"/>
    <w:rsid w:val="005B77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 w:eastAsia="en-GB"/>
    </w:r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</w:style>
  <w:style w:type="paragraph" w:customStyle="1" w:styleId="CharCharChar">
    <w:name w:val="Char Char Char"/>
    <w:basedOn w:val="Normal"/>
    <w:link w:val="FootnoteReference"/>
    <w:uiPriority w:val="99"/>
    <w:rsid w:val="005B7787"/>
    <w:pPr>
      <w:spacing w:before="0" w:beforeAutospacing="0" w:after="0" w:afterAutospacing="0" w:line="240" w:lineRule="exact"/>
      <w:jc w:val="left"/>
    </w:pPr>
    <w:rPr>
      <w:rFonts w:asciiTheme="minorHAnsi" w:eastAsiaTheme="minorHAnsi" w:hAnsiTheme="minorHAnsi" w:cstheme="minorBidi"/>
      <w:sz w:val="22"/>
      <w:szCs w:val="22"/>
      <w:vertAlign w:val="superscript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D152055335E1748BEFF2A5D03F59536" ma:contentTypeVersion="2" ma:contentTypeDescription="Create a new document." ma:contentTypeScope="" ma:versionID="10986ac9dfbf4dd001c02ec42daa68a9">
  <xsd:schema xmlns:xsd="http://www.w3.org/2001/XMLSchema" xmlns:xs="http://www.w3.org/2001/XMLSchema" xmlns:p="http://schemas.microsoft.com/office/2006/metadata/properties" xmlns:ns2="ae84e969-150c-451c-a1c7-14077f2cb4fa" targetNamespace="http://schemas.microsoft.com/office/2006/metadata/properties" ma:root="true" ma:fieldsID="c3ae1a95d86af0d6b902f14391c36799" ns2:_="">
    <xsd:import namespace="ae84e969-150c-451c-a1c7-14077f2cb4f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84e969-150c-451c-a1c7-14077f2cb4f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62CA4A9-A5C1-485F-9712-BE7D33B76A56}">
  <ds:schemaRefs>
    <ds:schemaRef ds:uri="http://purl.org/dc/terms/"/>
    <ds:schemaRef ds:uri="http://schemas.openxmlformats.org/package/2006/metadata/core-properties"/>
    <ds:schemaRef ds:uri="http://www.w3.org/XML/1998/namespace"/>
    <ds:schemaRef ds:uri="http://purl.org/dc/elements/1.1/"/>
    <ds:schemaRef ds:uri="http://purl.org/dc/dcmitype/"/>
    <ds:schemaRef ds:uri="http://schemas.microsoft.com/office/2006/documentManagement/types"/>
    <ds:schemaRef ds:uri="ae84e969-150c-451c-a1c7-14077f2cb4fa"/>
    <ds:schemaRef ds:uri="http://schemas.microsoft.com/office/infopath/2007/PartnerControls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3535C24-5E8A-4014-8162-FE7B67B15E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A17BE6D-BF35-40CD-96CC-EF4B06C7207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e84e969-150c-451c-a1c7-14077f2cb4f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95</Words>
  <Characters>546</Characters>
  <Application>Microsoft Office Word</Application>
  <DocSecurity>0</DocSecurity>
  <Lines>4</Lines>
  <Paragraphs>1</Paragraphs>
  <ScaleCrop>false</ScaleCrop>
  <Company/>
  <LinksUpToDate>false</LinksUpToDate>
  <CharactersWithSpaces>640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Giulio Stefano Ravot</dc:creator>
  <cp:keywords/>
  <dc:description/>
  <cp:lastModifiedBy>Giulio Stefano Ravot</cp:lastModifiedBy>
  <cp:revision>2</cp:revision>
  <dcterms:created xsi:type="dcterms:W3CDTF">2025-02-02T13:56:00Z</dcterms:created>
  <dcterms:modified xsi:type="dcterms:W3CDTF">2025-02-02T13:56:00Z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0x0101004D152055335E1748BEFF2A5D03F59536</vt:lpwstr>
  </property>
</Properties>
</file>