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BD7DA" w14:textId="6D674D39"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r w:rsidR="00F17C5C">
        <w:rPr>
          <w:color w:val="000000" w:themeColor="text1"/>
        </w:rPr>
        <w:t xml:space="preserve"> </w:t>
      </w:r>
      <w:bookmarkEnd w:id="0"/>
      <w:bookmarkEnd w:id="1"/>
      <w:bookmarkEnd w:id="2"/>
      <w:bookmarkEnd w:id="3"/>
      <w:r w:rsidR="00516DE6">
        <w:rPr>
          <w:color w:val="000000" w:themeColor="text1"/>
        </w:rPr>
        <w:t>10</w:t>
      </w:r>
    </w:p>
    <w:p w14:paraId="6E547A45" w14:textId="77777777" w:rsidR="00296527" w:rsidRPr="00072683" w:rsidRDefault="00296527" w:rsidP="00296527">
      <w:pPr>
        <w:jc w:val="center"/>
        <w:rPr>
          <w:rFonts w:ascii="Arial" w:hAnsi="Arial" w:cs="Arial"/>
          <w:b/>
          <w:sz w:val="22"/>
          <w:szCs w:val="22"/>
          <w:lang w:val="en-GB"/>
        </w:rPr>
      </w:pPr>
      <w:bookmarkStart w:id="4" w:name="_Hlk180136309"/>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bookmarkEnd w:id="4"/>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A95266" w:rsidRPr="002A591D" w14:paraId="7502F421" w14:textId="77777777" w:rsidTr="00A95266">
        <w:trPr>
          <w:trHeight w:val="900"/>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1E14C56" w14:textId="77777777" w:rsidR="00A95266" w:rsidRPr="002A591D" w:rsidRDefault="00A95266"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right w:val="single" w:sz="12" w:space="0" w:color="auto"/>
            </w:tcBorders>
            <w:vAlign w:val="center"/>
          </w:tcPr>
          <w:p w14:paraId="2B3A4201" w14:textId="77777777" w:rsidR="00A95266" w:rsidRPr="002A591D" w:rsidRDefault="00A95266" w:rsidP="00D25134">
            <w:pPr>
              <w:ind w:left="176" w:right="180"/>
              <w:rPr>
                <w:rFonts w:ascii="Arial" w:hAnsi="Arial" w:cs="Arial"/>
                <w:sz w:val="22"/>
                <w:szCs w:val="22"/>
                <w:lang w:val="en-GB"/>
              </w:rPr>
            </w:pPr>
          </w:p>
        </w:tc>
      </w:tr>
      <w:tr w:rsidR="00A95266" w:rsidRPr="002A591D" w14:paraId="279AB134" w14:textId="77777777" w:rsidTr="00A95266">
        <w:trPr>
          <w:trHeight w:val="843"/>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4DB0B8C" w14:textId="77777777" w:rsidR="00A95266" w:rsidRPr="002A591D" w:rsidRDefault="00A95266"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A95266" w:rsidRPr="002A591D" w:rsidRDefault="00A95266" w:rsidP="00D25134">
            <w:pPr>
              <w:rPr>
                <w:rFonts w:ascii="Arial" w:hAnsi="Arial" w:cs="Arial"/>
                <w:sz w:val="22"/>
                <w:szCs w:val="22"/>
                <w:lang w:val="en-GB"/>
              </w:rPr>
            </w:pPr>
            <w:r w:rsidRPr="002A591D">
              <w:rPr>
                <w:rFonts w:ascii="Arial" w:hAnsi="Arial" w:cs="Arial"/>
                <w:sz w:val="22"/>
                <w:szCs w:val="22"/>
                <w:lang w:val="en-GB"/>
              </w:rPr>
              <w:t>(</w:t>
            </w:r>
            <w:proofErr w:type="gramStart"/>
            <w:r w:rsidRPr="002A591D">
              <w:rPr>
                <w:rFonts w:ascii="Arial" w:hAnsi="Arial" w:cs="Arial"/>
                <w:sz w:val="22"/>
                <w:szCs w:val="22"/>
                <w:lang w:val="en-GB"/>
              </w:rPr>
              <w:t>if</w:t>
            </w:r>
            <w:proofErr w:type="gramEnd"/>
            <w:r w:rsidRPr="002A591D">
              <w:rPr>
                <w:rFonts w:ascii="Arial" w:hAnsi="Arial" w:cs="Arial"/>
                <w:sz w:val="22"/>
                <w:szCs w:val="22"/>
                <w:lang w:val="en-GB"/>
              </w:rPr>
              <w:t xml:space="preserve"> different to above) </w:t>
            </w:r>
          </w:p>
        </w:tc>
        <w:tc>
          <w:tcPr>
            <w:tcW w:w="5391" w:type="dxa"/>
            <w:tcBorders>
              <w:top w:val="single" w:sz="4" w:space="0" w:color="auto"/>
              <w:left w:val="single" w:sz="4" w:space="0" w:color="auto"/>
              <w:right w:val="single" w:sz="12" w:space="0" w:color="auto"/>
            </w:tcBorders>
            <w:vAlign w:val="center"/>
          </w:tcPr>
          <w:p w14:paraId="0979FAE4" w14:textId="77777777" w:rsidR="00A95266" w:rsidRPr="002A591D" w:rsidRDefault="00A95266"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59548FD0"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00516DE6">
              <w:rPr>
                <w:rStyle w:val="FootnoteReference"/>
                <w:rFonts w:ascii="Arial" w:hAnsi="Arial" w:cs="Arial"/>
                <w:b/>
                <w:sz w:val="22"/>
                <w:szCs w:val="22"/>
                <w:lang w:val="en-GB"/>
              </w:rPr>
              <w:footnoteReference w:id="2"/>
            </w:r>
            <w:r w:rsidR="00516DE6">
              <w:rPr>
                <w:rStyle w:val="FootnoteReference"/>
                <w:rFonts w:ascii="Arial" w:hAnsi="Arial" w:cs="Arial"/>
                <w:b/>
                <w:sz w:val="22"/>
                <w:szCs w:val="22"/>
                <w:lang w:val="en-GB"/>
              </w:rPr>
              <w:footnoteReference w:id="3"/>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026CC4FA" w14:textId="77777777" w:rsidR="00A95266"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w:t>
            </w:r>
          </w:p>
          <w:p w14:paraId="3F7FA6BA" w14:textId="77777777" w:rsidR="00A95266" w:rsidRDefault="00A95266" w:rsidP="00A95266">
            <w:pPr>
              <w:pStyle w:val="ListParagraph"/>
              <w:numPr>
                <w:ilvl w:val="0"/>
                <w:numId w:val="1"/>
              </w:numPr>
              <w:rPr>
                <w:rFonts w:ascii="Arial" w:hAnsi="Arial" w:cs="Arial"/>
                <w:i/>
                <w:sz w:val="20"/>
                <w:szCs w:val="20"/>
                <w:lang w:val="en-GB"/>
              </w:rPr>
            </w:pPr>
            <w:r w:rsidRPr="00A95266">
              <w:rPr>
                <w:rFonts w:ascii="Arial" w:hAnsi="Arial" w:cs="Arial"/>
                <w:i/>
                <w:sz w:val="20"/>
                <w:szCs w:val="20"/>
                <w:lang w:val="en-GB"/>
              </w:rPr>
              <w:t xml:space="preserve">accept of all terms and conditions of the </w:t>
            </w:r>
            <w:r w:rsidRPr="00A95266">
              <w:rPr>
                <w:rFonts w:ascii="Arial" w:hAnsi="Arial" w:cs="Arial"/>
                <w:i/>
                <w:sz w:val="20"/>
                <w:szCs w:val="20"/>
                <w:lang w:val="en-GB"/>
              </w:rPr>
              <w:t>t</w:t>
            </w:r>
            <w:r w:rsidRPr="00A95266">
              <w:rPr>
                <w:rFonts w:ascii="Arial" w:hAnsi="Arial" w:cs="Arial"/>
                <w:i/>
                <w:sz w:val="20"/>
                <w:szCs w:val="20"/>
                <w:lang w:val="en-GB"/>
              </w:rPr>
              <w:t xml:space="preserve">ender </w:t>
            </w:r>
            <w:r w:rsidRPr="00A95266">
              <w:rPr>
                <w:rFonts w:ascii="Arial" w:hAnsi="Arial" w:cs="Arial"/>
                <w:i/>
                <w:sz w:val="20"/>
                <w:szCs w:val="20"/>
                <w:lang w:val="en-GB"/>
              </w:rPr>
              <w:t>s</w:t>
            </w:r>
            <w:r w:rsidRPr="00A95266">
              <w:rPr>
                <w:rFonts w:ascii="Arial" w:hAnsi="Arial" w:cs="Arial"/>
                <w:i/>
                <w:sz w:val="20"/>
                <w:szCs w:val="20"/>
                <w:lang w:val="en-GB"/>
              </w:rPr>
              <w:t xml:space="preserve">pecifications and the </w:t>
            </w:r>
            <w:r w:rsidRPr="00A95266">
              <w:rPr>
                <w:rFonts w:ascii="Arial" w:hAnsi="Arial" w:cs="Arial"/>
                <w:i/>
                <w:sz w:val="20"/>
                <w:szCs w:val="20"/>
                <w:lang w:val="en-GB"/>
              </w:rPr>
              <w:t>d</w:t>
            </w:r>
            <w:r w:rsidRPr="00A95266">
              <w:rPr>
                <w:rFonts w:ascii="Arial" w:hAnsi="Arial" w:cs="Arial"/>
                <w:i/>
                <w:sz w:val="20"/>
                <w:szCs w:val="20"/>
                <w:lang w:val="en-GB"/>
              </w:rPr>
              <w:t xml:space="preserve">raft </w:t>
            </w:r>
            <w:r w:rsidRPr="00A95266">
              <w:rPr>
                <w:rFonts w:ascii="Arial" w:hAnsi="Arial" w:cs="Arial"/>
                <w:i/>
                <w:sz w:val="20"/>
                <w:szCs w:val="20"/>
                <w:lang w:val="en-GB"/>
              </w:rPr>
              <w:t>c</w:t>
            </w:r>
            <w:r w:rsidRPr="00A95266">
              <w:rPr>
                <w:rFonts w:ascii="Arial" w:hAnsi="Arial" w:cs="Arial"/>
                <w:i/>
                <w:sz w:val="20"/>
                <w:szCs w:val="20"/>
                <w:lang w:val="en-GB"/>
              </w:rPr>
              <w:t>ontract</w:t>
            </w:r>
            <w:r w:rsidRPr="00A95266">
              <w:rPr>
                <w:rFonts w:ascii="Arial" w:hAnsi="Arial" w:cs="Arial"/>
                <w:i/>
                <w:sz w:val="20"/>
                <w:szCs w:val="20"/>
                <w:lang w:val="en-GB"/>
              </w:rPr>
              <w:t xml:space="preserve"> </w:t>
            </w:r>
          </w:p>
          <w:p w14:paraId="4571621E" w14:textId="77777777" w:rsidR="00A95266" w:rsidRDefault="00296527" w:rsidP="00A95266">
            <w:pPr>
              <w:pStyle w:val="ListParagraph"/>
              <w:numPr>
                <w:ilvl w:val="0"/>
                <w:numId w:val="1"/>
              </w:numPr>
              <w:rPr>
                <w:rFonts w:ascii="Arial" w:hAnsi="Arial" w:cs="Arial"/>
                <w:i/>
                <w:sz w:val="20"/>
                <w:szCs w:val="20"/>
                <w:lang w:val="en-GB"/>
              </w:rPr>
            </w:pPr>
            <w:r w:rsidRPr="00A95266">
              <w:rPr>
                <w:rFonts w:ascii="Arial" w:hAnsi="Arial" w:cs="Arial"/>
                <w:i/>
                <w:sz w:val="20"/>
                <w:szCs w:val="20"/>
                <w:lang w:val="en-GB"/>
              </w:rPr>
              <w:t>certify that</w:t>
            </w:r>
          </w:p>
          <w:p w14:paraId="157D23B5" w14:textId="77777777" w:rsidR="00A95266" w:rsidRDefault="00296527" w:rsidP="00A95266">
            <w:pPr>
              <w:pStyle w:val="ListParagraph"/>
              <w:numPr>
                <w:ilvl w:val="1"/>
                <w:numId w:val="1"/>
              </w:numPr>
              <w:rPr>
                <w:rFonts w:ascii="Arial" w:hAnsi="Arial" w:cs="Arial"/>
                <w:i/>
                <w:sz w:val="20"/>
                <w:szCs w:val="20"/>
                <w:lang w:val="en-GB"/>
              </w:rPr>
            </w:pPr>
            <w:r w:rsidRPr="00A95266">
              <w:rPr>
                <w:rFonts w:ascii="Arial" w:hAnsi="Arial" w:cs="Arial"/>
                <w:i/>
                <w:sz w:val="20"/>
                <w:szCs w:val="20"/>
                <w:lang w:val="en-GB"/>
              </w:rPr>
              <w:t xml:space="preserve"> the information given in this tender is correct </w:t>
            </w:r>
            <w:r w:rsidR="00A95266">
              <w:rPr>
                <w:rFonts w:ascii="Arial" w:hAnsi="Arial" w:cs="Arial"/>
                <w:i/>
                <w:sz w:val="20"/>
                <w:szCs w:val="20"/>
                <w:lang w:val="en-GB"/>
              </w:rPr>
              <w:t>and</w:t>
            </w:r>
          </w:p>
          <w:p w14:paraId="5B11726D" w14:textId="450FFBE7" w:rsidR="00296527" w:rsidRPr="00A95266" w:rsidRDefault="00296527" w:rsidP="00A95266">
            <w:pPr>
              <w:pStyle w:val="ListParagraph"/>
              <w:numPr>
                <w:ilvl w:val="1"/>
                <w:numId w:val="1"/>
              </w:numPr>
              <w:rPr>
                <w:rFonts w:ascii="Arial" w:hAnsi="Arial" w:cs="Arial"/>
                <w:i/>
                <w:sz w:val="20"/>
                <w:szCs w:val="20"/>
                <w:lang w:val="en-GB"/>
              </w:rPr>
            </w:pPr>
            <w:r w:rsidRPr="00A95266">
              <w:rPr>
                <w:rFonts w:ascii="Arial" w:hAnsi="Arial" w:cs="Arial"/>
                <w:i/>
                <w:sz w:val="20"/>
                <w:szCs w:val="20"/>
                <w:lang w:val="en-GB"/>
              </w:rPr>
              <w:t xml:space="preserve"> that the tender is valid</w:t>
            </w:r>
            <w:r w:rsidR="00A95266" w:rsidRPr="00A95266">
              <w:rPr>
                <w:rFonts w:ascii="Arial" w:hAnsi="Arial" w:cs="Arial"/>
                <w:i/>
                <w:sz w:val="20"/>
                <w:szCs w:val="20"/>
                <w:lang w:val="en-GB"/>
              </w:rPr>
              <w:t xml:space="preserve"> </w:t>
            </w:r>
            <w:r w:rsidR="00A95266" w:rsidRPr="00A95266">
              <w:rPr>
                <w:rFonts w:ascii="Arial" w:hAnsi="Arial" w:cs="Arial"/>
                <w:i/>
                <w:sz w:val="20"/>
                <w:szCs w:val="20"/>
                <w:lang w:val="en-GB"/>
              </w:rPr>
              <w:t xml:space="preserve">for the minimum validity period set in the </w:t>
            </w:r>
            <w:r w:rsidR="00A95266">
              <w:rPr>
                <w:rFonts w:ascii="Arial" w:hAnsi="Arial" w:cs="Arial"/>
                <w:i/>
                <w:sz w:val="20"/>
                <w:szCs w:val="20"/>
                <w:lang w:val="en-GB"/>
              </w:rPr>
              <w:t>i</w:t>
            </w:r>
            <w:r w:rsidR="00A95266" w:rsidRPr="00A95266">
              <w:rPr>
                <w:rFonts w:ascii="Arial" w:hAnsi="Arial" w:cs="Arial"/>
                <w:i/>
                <w:sz w:val="20"/>
                <w:szCs w:val="20"/>
                <w:lang w:val="en-GB"/>
              </w:rPr>
              <w:t>nvitation letter</w:t>
            </w:r>
            <w:r w:rsidRPr="00A95266">
              <w:rPr>
                <w:rFonts w:ascii="Arial" w:hAnsi="Arial" w:cs="Arial"/>
                <w:i/>
                <w:sz w:val="20"/>
                <w:szCs w:val="20"/>
                <w:lang w:val="en-GB"/>
              </w:rPr>
              <w:t xml:space="preserve">. </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w:t>
            </w:r>
            <w:proofErr w:type="gramStart"/>
            <w:r w:rsidRPr="002A591D">
              <w:rPr>
                <w:rFonts w:ascii="Arial" w:hAnsi="Arial" w:cs="Arial"/>
                <w:i/>
                <w:sz w:val="20"/>
                <w:szCs w:val="20"/>
                <w:lang w:val="en-GB"/>
              </w:rPr>
              <w:t>e.g.</w:t>
            </w:r>
            <w:proofErr w:type="gramEnd"/>
            <w:r w:rsidRPr="002A591D">
              <w:rPr>
                <w:rFonts w:ascii="Arial" w:hAnsi="Arial" w:cs="Arial"/>
                <w:i/>
                <w:sz w:val="20"/>
                <w:szCs w:val="20"/>
                <w:lang w:val="en-GB"/>
              </w:rPr>
              <w:t xml:space="preserve">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w:t>
            </w:r>
            <w:proofErr w:type="gramStart"/>
            <w:r w:rsidRPr="004715BE">
              <w:rPr>
                <w:rFonts w:ascii="Arial" w:hAnsi="Arial" w:cs="Arial"/>
                <w:i/>
                <w:sz w:val="20"/>
                <w:szCs w:val="20"/>
                <w:lang w:val="en-GB"/>
              </w:rPr>
              <w:t>e.g</w:t>
            </w:r>
            <w:r w:rsidR="00296527" w:rsidRPr="004715BE">
              <w:rPr>
                <w:rFonts w:ascii="Arial" w:hAnsi="Arial" w:cs="Arial"/>
                <w:i/>
                <w:sz w:val="20"/>
                <w:szCs w:val="20"/>
                <w:lang w:val="en-GB"/>
              </w:rPr>
              <w:t>.</w:t>
            </w:r>
            <w:proofErr w:type="gramEnd"/>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0684E49" w14:textId="77777777" w:rsidR="00BB034B" w:rsidRDefault="00BB034B" w:rsidP="008C1FC5">
      <w:pPr>
        <w:rPr>
          <w:rFonts w:ascii="Arial" w:hAnsi="Arial" w:cs="Arial"/>
          <w:b/>
          <w:sz w:val="22"/>
          <w:szCs w:val="22"/>
          <w:lang w:val="en-GB"/>
        </w:rPr>
      </w:pPr>
    </w:p>
    <w:p w14:paraId="4C3FCE84" w14:textId="77777777" w:rsidR="00F17C5C" w:rsidRDefault="00296527" w:rsidP="00AA47C9">
      <w:pPr>
        <w:ind w:firstLine="426"/>
        <w:rPr>
          <w:ins w:id="5" w:author="Giulio Stefano Ravot" w:date="2024-07-17T14:04:00Z"/>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30594CC1" w14:textId="49A7FA72" w:rsidR="00FC0426" w:rsidRDefault="00296527" w:rsidP="00AA47C9">
      <w:pPr>
        <w:ind w:firstLine="426"/>
        <w:rPr>
          <w:rFonts w:ascii="Arial" w:hAnsi="Arial" w:cs="Arial"/>
          <w:b/>
          <w:sz w:val="22"/>
          <w:szCs w:val="22"/>
          <w:lang w:val="en-GB"/>
        </w:rPr>
      </w:pPr>
      <w:r w:rsidRPr="00072683">
        <w:rPr>
          <w:rFonts w:ascii="Arial" w:hAnsi="Arial" w:cs="Arial"/>
          <w:b/>
          <w:sz w:val="22"/>
          <w:szCs w:val="22"/>
          <w:lang w:val="en-GB"/>
        </w:rPr>
        <w:t xml:space="preserve">   </w:t>
      </w:r>
    </w:p>
    <w:p w14:paraId="23D17367" w14:textId="52EB84FA" w:rsidR="00E66EB0" w:rsidRDefault="00296527" w:rsidP="00296527">
      <w:pPr>
        <w:ind w:firstLine="426"/>
      </w:pPr>
      <w:r w:rsidRPr="00072683">
        <w:rPr>
          <w:rFonts w:ascii="Arial" w:hAnsi="Arial" w:cs="Arial"/>
          <w:b/>
          <w:sz w:val="22"/>
          <w:szCs w:val="22"/>
          <w:lang w:val="en-GB"/>
        </w:rPr>
        <w:t xml:space="preserve">DATE: </w:t>
      </w:r>
      <w:r w:rsidRPr="00072683">
        <w:rPr>
          <w:rFonts w:ascii="Arial" w:hAnsi="Arial" w:cs="Arial"/>
          <w:sz w:val="22"/>
          <w:szCs w:val="22"/>
          <w:lang w:val="en-GB"/>
        </w:rPr>
        <w:t>...................................................</w:t>
      </w:r>
    </w:p>
    <w:sectPr w:rsidR="00E66EB0" w:rsidSect="00E372D8">
      <w:pgSz w:w="11906" w:h="16838"/>
      <w:pgMar w:top="709" w:right="707" w:bottom="426" w:left="709"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05C6093B" w14:textId="6E6DF65F" w:rsidR="00516DE6" w:rsidRDefault="00516DE6">
      <w:pPr>
        <w:pStyle w:val="FootnoteText"/>
      </w:pPr>
      <w:r>
        <w:rPr>
          <w:rStyle w:val="FootnoteReference"/>
        </w:rPr>
        <w:footnoteRef/>
      </w:r>
      <w:r>
        <w:t xml:space="preserve"> </w:t>
      </w:r>
      <w:proofErr w:type="gramStart"/>
      <w:r w:rsidR="00A95266">
        <w:rPr>
          <w:rFonts w:ascii="Arial" w:hAnsi="Arial" w:cs="Arial"/>
          <w:sz w:val="14"/>
          <w:szCs w:val="14"/>
          <w:lang w:val="en-GB"/>
        </w:rPr>
        <w:t>On</w:t>
      </w:r>
      <w:r w:rsidR="00A95266" w:rsidRPr="00516DE6">
        <w:rPr>
          <w:rFonts w:ascii="Arial" w:hAnsi="Arial" w:cs="Arial"/>
          <w:sz w:val="14"/>
          <w:szCs w:val="14"/>
          <w:lang w:val="en-GB"/>
        </w:rPr>
        <w:t>ly  the</w:t>
      </w:r>
      <w:proofErr w:type="gramEnd"/>
      <w:r w:rsidR="00A95266" w:rsidRPr="00516DE6">
        <w:rPr>
          <w:rFonts w:ascii="Arial" w:hAnsi="Arial" w:cs="Arial"/>
          <w:sz w:val="14"/>
          <w:szCs w:val="14"/>
          <w:lang w:val="en-GB"/>
        </w:rPr>
        <w:t xml:space="preserve"> </w:t>
      </w:r>
      <w:r w:rsidR="00A95266">
        <w:rPr>
          <w:rFonts w:ascii="Arial" w:hAnsi="Arial" w:cs="Arial"/>
          <w:sz w:val="14"/>
          <w:szCs w:val="14"/>
          <w:lang w:val="en-GB"/>
        </w:rPr>
        <w:t xml:space="preserve">group </w:t>
      </w:r>
      <w:r w:rsidR="00A95266" w:rsidRPr="00516DE6">
        <w:rPr>
          <w:rFonts w:ascii="Arial" w:hAnsi="Arial" w:cs="Arial"/>
          <w:sz w:val="14"/>
          <w:szCs w:val="14"/>
          <w:lang w:val="en-GB"/>
        </w:rPr>
        <w:t>leader duly authorised by the other members</w:t>
      </w:r>
      <w:r w:rsidR="00A95266">
        <w:rPr>
          <w:rFonts w:ascii="Arial" w:hAnsi="Arial" w:cs="Arial"/>
          <w:sz w:val="14"/>
          <w:szCs w:val="14"/>
          <w:lang w:val="en-GB"/>
        </w:rPr>
        <w:t xml:space="preserve"> </w:t>
      </w:r>
      <w:r w:rsidR="00A95266">
        <w:rPr>
          <w:rFonts w:ascii="Arial" w:hAnsi="Arial" w:cs="Arial"/>
          <w:sz w:val="14"/>
          <w:szCs w:val="14"/>
          <w:lang w:val="en-GB"/>
        </w:rPr>
        <w:t>or i</w:t>
      </w:r>
      <w:r w:rsidRPr="00516DE6">
        <w:rPr>
          <w:rFonts w:ascii="Arial" w:hAnsi="Arial" w:cs="Arial"/>
          <w:sz w:val="14"/>
          <w:szCs w:val="14"/>
          <w:lang w:val="en-GB"/>
        </w:rPr>
        <w:t xml:space="preserve">n case of joint tenders an authorised representative of each member </w:t>
      </w:r>
    </w:p>
  </w:footnote>
  <w:footnote w:id="3">
    <w:p w14:paraId="1C1DFE66" w14:textId="50754508" w:rsidR="00516DE6" w:rsidRDefault="00516DE6">
      <w:pPr>
        <w:pStyle w:val="FootnoteText"/>
      </w:pPr>
      <w:r>
        <w:rPr>
          <w:rStyle w:val="FootnoteReference"/>
        </w:rPr>
        <w:footnoteRef/>
      </w:r>
      <w:r>
        <w:t xml:space="preserve"> </w:t>
      </w:r>
      <w:r w:rsidR="00A95266" w:rsidRPr="00A95266">
        <w:rPr>
          <w:rFonts w:ascii="Arial" w:hAnsi="Arial" w:cs="Arial"/>
          <w:sz w:val="14"/>
          <w:szCs w:val="14"/>
          <w:lang w:val="en-GB"/>
        </w:rPr>
        <w:t>This section of the declaration should only be completed by the tendering entities referenced in the previous footnote. If that is not the case, it should be left blank.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D5C56"/>
    <w:multiLevelType w:val="hybridMultilevel"/>
    <w:tmpl w:val="31782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ulio Stefano Ravot">
    <w15:presenceInfo w15:providerId="AD" w15:userId="S::GiulioStefano.Ravot@enisa.europa.eu::e2aabdf9-b8c7-481d-ac97-1bd491d9f2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527"/>
    <w:rsid w:val="000B1152"/>
    <w:rsid w:val="000F7CEF"/>
    <w:rsid w:val="00182985"/>
    <w:rsid w:val="00190C2C"/>
    <w:rsid w:val="001B30C2"/>
    <w:rsid w:val="00203E9B"/>
    <w:rsid w:val="00276189"/>
    <w:rsid w:val="00296527"/>
    <w:rsid w:val="002D1E4E"/>
    <w:rsid w:val="00335534"/>
    <w:rsid w:val="004424ED"/>
    <w:rsid w:val="004463F4"/>
    <w:rsid w:val="004715BE"/>
    <w:rsid w:val="004F0333"/>
    <w:rsid w:val="00516DE6"/>
    <w:rsid w:val="00540B84"/>
    <w:rsid w:val="005A0765"/>
    <w:rsid w:val="006F0656"/>
    <w:rsid w:val="0075794A"/>
    <w:rsid w:val="0077269F"/>
    <w:rsid w:val="008838F0"/>
    <w:rsid w:val="008C1FC5"/>
    <w:rsid w:val="008F4430"/>
    <w:rsid w:val="00910A07"/>
    <w:rsid w:val="00A800B4"/>
    <w:rsid w:val="00A95266"/>
    <w:rsid w:val="00AA47C9"/>
    <w:rsid w:val="00BB034B"/>
    <w:rsid w:val="00BC7CF6"/>
    <w:rsid w:val="00C70D32"/>
    <w:rsid w:val="00C82097"/>
    <w:rsid w:val="00D23E13"/>
    <w:rsid w:val="00D569D9"/>
    <w:rsid w:val="00DA7F34"/>
    <w:rsid w:val="00DD2187"/>
    <w:rsid w:val="00E01F70"/>
    <w:rsid w:val="00E24D32"/>
    <w:rsid w:val="00E372D8"/>
    <w:rsid w:val="00E66EB0"/>
    <w:rsid w:val="00F17C5C"/>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 w:type="paragraph" w:styleId="Header">
    <w:name w:val="header"/>
    <w:basedOn w:val="Normal"/>
    <w:link w:val="HeaderChar"/>
    <w:uiPriority w:val="99"/>
    <w:unhideWhenUsed/>
    <w:rsid w:val="00AA47C9"/>
    <w:pPr>
      <w:tabs>
        <w:tab w:val="center" w:pos="4513"/>
        <w:tab w:val="right" w:pos="9026"/>
      </w:tabs>
    </w:pPr>
  </w:style>
  <w:style w:type="character" w:customStyle="1" w:styleId="HeaderChar">
    <w:name w:val="Header Char"/>
    <w:basedOn w:val="DefaultParagraphFont"/>
    <w:link w:val="Header"/>
    <w:uiPriority w:val="99"/>
    <w:rsid w:val="00AA47C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A47C9"/>
    <w:pPr>
      <w:tabs>
        <w:tab w:val="center" w:pos="4513"/>
        <w:tab w:val="right" w:pos="9026"/>
      </w:tabs>
    </w:pPr>
  </w:style>
  <w:style w:type="character" w:customStyle="1" w:styleId="FooterChar">
    <w:name w:val="Footer Char"/>
    <w:basedOn w:val="DefaultParagraphFont"/>
    <w:link w:val="Footer"/>
    <w:uiPriority w:val="99"/>
    <w:rsid w:val="00AA47C9"/>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952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417883">
      <w:bodyDiv w:val="1"/>
      <w:marLeft w:val="0"/>
      <w:marRight w:val="0"/>
      <w:marTop w:val="0"/>
      <w:marBottom w:val="0"/>
      <w:divBdr>
        <w:top w:val="none" w:sz="0" w:space="0" w:color="auto"/>
        <w:left w:val="none" w:sz="0" w:space="0" w:color="auto"/>
        <w:bottom w:val="none" w:sz="0" w:space="0" w:color="auto"/>
        <w:right w:val="none" w:sz="0" w:space="0" w:color="auto"/>
      </w:divBdr>
      <w:divsChild>
        <w:div w:id="1134561886">
          <w:marLeft w:val="0"/>
          <w:marRight w:val="0"/>
          <w:marTop w:val="0"/>
          <w:marBottom w:val="0"/>
          <w:divBdr>
            <w:top w:val="single" w:sz="2" w:space="0" w:color="E5E7EB"/>
            <w:left w:val="single" w:sz="2" w:space="0" w:color="E5E7EB"/>
            <w:bottom w:val="single" w:sz="2" w:space="0" w:color="E5E7EB"/>
            <w:right w:val="single" w:sz="2" w:space="0" w:color="E5E7EB"/>
          </w:divBdr>
          <w:divsChild>
            <w:div w:id="1246232721">
              <w:marLeft w:val="0"/>
              <w:marRight w:val="0"/>
              <w:marTop w:val="0"/>
              <w:marBottom w:val="0"/>
              <w:divBdr>
                <w:top w:val="single" w:sz="2" w:space="0" w:color="auto"/>
                <w:left w:val="single" w:sz="2" w:space="0" w:color="auto"/>
                <w:bottom w:val="single" w:sz="2" w:space="0" w:color="auto"/>
                <w:right w:val="single" w:sz="2" w:space="0" w:color="auto"/>
              </w:divBdr>
              <w:divsChild>
                <w:div w:id="1161001937">
                  <w:marLeft w:val="0"/>
                  <w:marRight w:val="0"/>
                  <w:marTop w:val="0"/>
                  <w:marBottom w:val="0"/>
                  <w:divBdr>
                    <w:top w:val="single" w:sz="2" w:space="0" w:color="auto"/>
                    <w:left w:val="single" w:sz="2" w:space="0" w:color="auto"/>
                    <w:bottom w:val="single" w:sz="2" w:space="0" w:color="auto"/>
                    <w:right w:val="single" w:sz="2" w:space="0" w:color="auto"/>
                  </w:divBdr>
                  <w:divsChild>
                    <w:div w:id="643973977">
                      <w:marLeft w:val="0"/>
                      <w:marRight w:val="0"/>
                      <w:marTop w:val="0"/>
                      <w:marBottom w:val="0"/>
                      <w:divBdr>
                        <w:top w:val="single" w:sz="2" w:space="0" w:color="E5E7EB"/>
                        <w:left w:val="single" w:sz="2" w:space="0" w:color="E5E7EB"/>
                        <w:bottom w:val="single" w:sz="2" w:space="0" w:color="E5E7EB"/>
                        <w:right w:val="single" w:sz="2" w:space="0" w:color="E5E7EB"/>
                      </w:divBdr>
                      <w:divsChild>
                        <w:div w:id="1799257988">
                          <w:marLeft w:val="0"/>
                          <w:marRight w:val="0"/>
                          <w:marTop w:val="0"/>
                          <w:marBottom w:val="0"/>
                          <w:divBdr>
                            <w:top w:val="single" w:sz="2" w:space="0" w:color="E5E7EB"/>
                            <w:left w:val="single" w:sz="2" w:space="0" w:color="E5E7EB"/>
                            <w:bottom w:val="single" w:sz="2" w:space="0" w:color="E5E7EB"/>
                            <w:right w:val="single" w:sz="2" w:space="0" w:color="E5E7EB"/>
                          </w:divBdr>
                          <w:divsChild>
                            <w:div w:id="681276263">
                              <w:marLeft w:val="0"/>
                              <w:marRight w:val="0"/>
                              <w:marTop w:val="0"/>
                              <w:marBottom w:val="0"/>
                              <w:divBdr>
                                <w:top w:val="single" w:sz="2" w:space="0" w:color="E5E7EB"/>
                                <w:left w:val="single" w:sz="2" w:space="0" w:color="E5E7EB"/>
                                <w:bottom w:val="single" w:sz="2" w:space="0" w:color="E5E7EB"/>
                                <w:right w:val="single" w:sz="2" w:space="0" w:color="E5E7EB"/>
                              </w:divBdr>
                              <w:divsChild>
                                <w:div w:id="20270542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924608155">
                  <w:marLeft w:val="0"/>
                  <w:marRight w:val="0"/>
                  <w:marTop w:val="0"/>
                  <w:marBottom w:val="0"/>
                  <w:divBdr>
                    <w:top w:val="single" w:sz="2" w:space="0" w:color="auto"/>
                    <w:left w:val="single" w:sz="2" w:space="0" w:color="auto"/>
                    <w:bottom w:val="single" w:sz="2" w:space="0" w:color="auto"/>
                    <w:right w:val="single" w:sz="2" w:space="0" w:color="auto"/>
                  </w:divBdr>
                  <w:divsChild>
                    <w:div w:id="1496871083">
                      <w:marLeft w:val="0"/>
                      <w:marRight w:val="0"/>
                      <w:marTop w:val="0"/>
                      <w:marBottom w:val="0"/>
                      <w:divBdr>
                        <w:top w:val="single" w:sz="2" w:space="0" w:color="E5E7EB"/>
                        <w:left w:val="single" w:sz="2" w:space="0" w:color="E5E7EB"/>
                        <w:bottom w:val="single" w:sz="2" w:space="0" w:color="E5E7EB"/>
                        <w:right w:val="single" w:sz="2" w:space="0" w:color="E5E7EB"/>
                      </w:divBdr>
                      <w:divsChild>
                        <w:div w:id="2033727786">
                          <w:marLeft w:val="0"/>
                          <w:marRight w:val="0"/>
                          <w:marTop w:val="0"/>
                          <w:marBottom w:val="0"/>
                          <w:divBdr>
                            <w:top w:val="single" w:sz="2" w:space="0" w:color="E5E7EB"/>
                            <w:left w:val="single" w:sz="2" w:space="0" w:color="E5E7EB"/>
                            <w:bottom w:val="single" w:sz="2" w:space="0" w:color="E5E7EB"/>
                            <w:right w:val="single" w:sz="2" w:space="0" w:color="E5E7EB"/>
                          </w:divBdr>
                          <w:divsChild>
                            <w:div w:id="7774111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91128594">
                          <w:marLeft w:val="0"/>
                          <w:marRight w:val="0"/>
                          <w:marTop w:val="0"/>
                          <w:marBottom w:val="0"/>
                          <w:divBdr>
                            <w:top w:val="single" w:sz="2" w:space="0" w:color="E5E7EB"/>
                            <w:left w:val="single" w:sz="2" w:space="0" w:color="E5E7EB"/>
                            <w:bottom w:val="single" w:sz="2" w:space="0" w:color="E5E7EB"/>
                            <w:right w:val="single" w:sz="2" w:space="0" w:color="E5E7EB"/>
                          </w:divBdr>
                          <w:divsChild>
                            <w:div w:id="6004550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891837-DEA8-4B6A-86A1-0CE81C2BA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B49EBD-19C6-42D7-B4F2-DFACADF2C99D}">
  <ds:schemaRefs>
    <ds:schemaRef ds:uri="http://schemas.openxmlformats.org/officeDocument/2006/bibliography"/>
  </ds:schemaRefs>
</ds:datastoreItem>
</file>

<file path=customXml/itemProps3.xml><?xml version="1.0" encoding="utf-8"?>
<ds:datastoreItem xmlns:ds="http://schemas.openxmlformats.org/officeDocument/2006/customXml" ds:itemID="{C07016B2-B66E-4634-A10B-40E448AFBF2F}">
  <ds:schemaRefs>
    <ds:schemaRef ds:uri="http://purl.org/dc/terms/"/>
    <ds:schemaRef ds:uri="http://www.w3.org/XML/1998/namespace"/>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ae84e969-150c-451c-a1c7-14077f2cb4fa"/>
    <ds:schemaRef ds:uri="http://schemas.microsoft.com/office/2006/metadata/properties"/>
  </ds:schemaRefs>
</ds:datastoreItem>
</file>

<file path=customXml/itemProps4.xml><?xml version="1.0" encoding="utf-8"?>
<ds:datastoreItem xmlns:ds="http://schemas.openxmlformats.org/officeDocument/2006/customXml" ds:itemID="{E6234BB1-7795-4DC4-8FCC-6D784AD8E6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148</Words>
  <Characters>845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Stefano Ravot</dc:creator>
  <cp:keywords/>
  <dc:description/>
  <cp:lastModifiedBy>Sotirios Daniil</cp:lastModifiedBy>
  <cp:revision>11</cp:revision>
  <dcterms:created xsi:type="dcterms:W3CDTF">2024-07-17T08:33:00Z</dcterms:created>
  <dcterms:modified xsi:type="dcterms:W3CDTF">2024-10-18T06:35:00Z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